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92F" w:rsidRPr="00C4392F" w:rsidRDefault="00C4392F" w:rsidP="00C4392F">
      <w:pPr>
        <w:spacing w:after="0"/>
        <w:jc w:val="center"/>
        <w:rPr>
          <w:rFonts w:ascii="Times New Roman" w:eastAsia="Times New Roman" w:hAnsi="Times New Roman" w:cs="Times New Roman"/>
          <w:color w:val="000000"/>
        </w:rPr>
      </w:pPr>
      <w:r w:rsidRPr="00C4392F">
        <w:rPr>
          <w:rFonts w:ascii="Times New Roman" w:eastAsia="Times New Roman" w:hAnsi="Times New Roman" w:cs="Times New Roman"/>
          <w:color w:val="FF0000"/>
          <w:sz w:val="72"/>
          <w:szCs w:val="72"/>
        </w:rPr>
        <w:t>Basic Phrases</w:t>
      </w:r>
      <w:r w:rsidRPr="00C4392F">
        <w:rPr>
          <w:rFonts w:ascii="Times New Roman" w:eastAsia="Times New Roman" w:hAnsi="Times New Roman" w:cs="Times New Roman"/>
          <w:color w:val="000000"/>
        </w:rPr>
        <w:t>                  </w:t>
      </w:r>
      <w:r>
        <w:rPr>
          <w:rFonts w:ascii="Times New Roman" w:eastAsia="Times New Roman" w:hAnsi="Times New Roman" w:cs="Times New Roman"/>
          <w:noProof/>
          <w:color w:val="000000"/>
        </w:rPr>
        <w:drawing>
          <wp:inline distT="0" distB="0" distL="0" distR="0">
            <wp:extent cx="495300" cy="426720"/>
            <wp:effectExtent l="19050" t="0" r="0" b="0"/>
            <wp:docPr id="1" name="Picture 1" descr="http://chinese.travel-way.net/camer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hinese.travel-way.net/camera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92F" w:rsidRPr="00C4392F" w:rsidRDefault="00C4392F" w:rsidP="00C4392F">
      <w:pPr>
        <w:spacing w:after="240"/>
        <w:rPr>
          <w:rFonts w:ascii="Times New Roman" w:eastAsia="Times New Roman" w:hAnsi="Times New Roman" w:cs="Times New Roman"/>
          <w:color w:val="000000"/>
        </w:rPr>
      </w:pPr>
    </w:p>
    <w:p w:rsidR="00C4392F" w:rsidRPr="00C4392F" w:rsidRDefault="00C4392F" w:rsidP="00C4392F">
      <w:pPr>
        <w:spacing w:after="0"/>
        <w:jc w:val="center"/>
        <w:rPr>
          <w:rFonts w:ascii="Times New Roman" w:eastAsia="Times New Roman" w:hAnsi="Times New Roman" w:cs="Times New Roman"/>
          <w:color w:val="000000"/>
        </w:rPr>
      </w:pPr>
      <w:r w:rsidRPr="00C4392F">
        <w:rPr>
          <w:rFonts w:ascii="Times New Roman" w:eastAsia="Times New Roman" w:hAnsi="Times New Roman" w:cs="Times New Roman"/>
          <w:color w:val="000000"/>
          <w:sz w:val="36"/>
          <w:szCs w:val="36"/>
        </w:rPr>
        <w:t>Here's a list of some basic phrases travelers should master.</w:t>
      </w:r>
      <w:r w:rsidRPr="00C4392F">
        <w:rPr>
          <w:rFonts w:ascii="Times New Roman" w:eastAsia="Times New Roman" w:hAnsi="Times New Roman" w:cs="Times New Roman"/>
          <w:color w:val="000000"/>
          <w:sz w:val="36"/>
          <w:szCs w:val="36"/>
        </w:rPr>
        <w:br/>
        <w:t xml:space="preserve">Click on the speaker icons </w:t>
      </w:r>
      <w:r>
        <w:rPr>
          <w:rFonts w:ascii="Times New Roman" w:eastAsia="Times New Roman" w:hAnsi="Times New Roman" w:cs="Times New Roman"/>
          <w:noProof/>
          <w:color w:val="000000"/>
          <w:sz w:val="36"/>
          <w:szCs w:val="36"/>
        </w:rPr>
        <w:drawing>
          <wp:inline distT="0" distB="0" distL="0" distR="0">
            <wp:extent cx="114300" cy="152400"/>
            <wp:effectExtent l="0" t="0" r="0" b="0"/>
            <wp:docPr id="2" name="Picture 2" descr="http://chinese.travel-way.net/speaker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hinese.travel-way.net/speaker0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4392F">
        <w:rPr>
          <w:rFonts w:ascii="Times New Roman" w:eastAsia="Times New Roman" w:hAnsi="Times New Roman" w:cs="Times New Roman"/>
          <w:color w:val="000000"/>
          <w:sz w:val="36"/>
          <w:szCs w:val="36"/>
        </w:rPr>
        <w:t>to listen to the pronunciation.</w:t>
      </w:r>
    </w:p>
    <w:p w:rsidR="00C4392F" w:rsidRPr="00C4392F" w:rsidRDefault="00C4392F" w:rsidP="00C4392F">
      <w:pPr>
        <w:spacing w:after="240"/>
        <w:rPr>
          <w:rFonts w:ascii="Times New Roman" w:eastAsia="Times New Roman" w:hAnsi="Times New Roman" w:cs="Times New Roman"/>
          <w:color w:val="000000"/>
        </w:rPr>
      </w:pPr>
    </w:p>
    <w:p w:rsidR="00C4392F" w:rsidRPr="00C4392F" w:rsidRDefault="00C4392F" w:rsidP="00C4392F">
      <w:pPr>
        <w:spacing w:after="0"/>
        <w:rPr>
          <w:ins w:id="0" w:author="Unknown"/>
          <w:rFonts w:ascii="Times New Roman" w:eastAsia="Times New Roman" w:hAnsi="Times New Roman" w:cs="Times New Roman"/>
          <w:color w:val="000000"/>
        </w:rPr>
      </w:pPr>
      <w:ins w:id="1" w:author="Unknown">
        <w:r w:rsidRPr="00C4392F">
          <w:rPr>
            <w:rFonts w:ascii="Times New Roman" w:eastAsia="Times New Roman" w:hAnsi="Times New Roman" w:cs="Times New Roman"/>
            <w:color w:val="000000"/>
          </w:rPr>
          <w:pict/>
        </w:r>
      </w:ins>
      <w:r w:rsidRPr="00C4392F">
        <w:rPr>
          <w:rFonts w:ascii="Times New Roman" w:eastAsia="Times New Roman" w:hAnsi="Times New Roman" w:cs="Times New Roman"/>
          <w:color w:val="000000"/>
        </w:rPr>
        <w:pict/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69"/>
      </w:tblGrid>
      <w:tr w:rsidR="00C4392F" w:rsidRPr="00C4392F" w:rsidTr="00C4392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392F" w:rsidRPr="00C4392F" w:rsidRDefault="00C4392F" w:rsidP="00C4392F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C4392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How much does it cost?</w:t>
            </w:r>
            <w:r w:rsidRPr="00C4392F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211580" cy="518160"/>
                  <wp:effectExtent l="19050" t="0" r="7620" b="0"/>
                  <wp:docPr id="5" name="Picture 5" descr="http://chinese.travel-way.net/cc13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chinese.travel-way.net/cc13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92F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C4392F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7" name="Picture 7" descr="http://chinese.travel-way.net/speaker03.gif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hinese.travel-way.net/speaker03.gif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392F" w:rsidRPr="00C4392F" w:rsidTr="00C4392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392F" w:rsidRPr="00C4392F" w:rsidRDefault="00C4392F" w:rsidP="00C4392F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C4392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I'll take this.</w:t>
            </w:r>
            <w:r w:rsidRPr="00C4392F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744980" cy="495300"/>
                  <wp:effectExtent l="19050" t="0" r="7620" b="0"/>
                  <wp:docPr id="8" name="Picture 8" descr="http://chinese.travel-way.net/cc14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chinese.travel-way.net/cc14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92F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C4392F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10" name="Picture 10" descr="http://chinese.travel-way.net/speaker03.gif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chinese.travel-way.net/speaker03.gif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392F" w:rsidRPr="00C4392F" w:rsidTr="00C4392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392F" w:rsidRPr="00C4392F" w:rsidRDefault="00C4392F" w:rsidP="00C4392F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C4392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Thank you.</w:t>
            </w:r>
            <w:r w:rsidRPr="00C4392F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830580" cy="518160"/>
                  <wp:effectExtent l="19050" t="0" r="7620" b="0"/>
                  <wp:docPr id="11" name="Picture 11" descr="http://chinese.travel-way.net/aa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chinese.travel-way.net/aa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92F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C4392F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13" name="Picture 13" descr="http://chinese.travel-way.net/speaker03.gif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chinese.travel-way.net/speaker03.gif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392F" w:rsidRPr="00C4392F" w:rsidTr="00C4392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392F" w:rsidRPr="00C4392F" w:rsidRDefault="00C4392F" w:rsidP="00C4392F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C4392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Where is a toilet?</w:t>
            </w:r>
            <w:r w:rsidRPr="00C4392F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798320" cy="502920"/>
                  <wp:effectExtent l="19050" t="0" r="0" b="0"/>
                  <wp:docPr id="14" name="Picture 14" descr="http://chinese.travel-way.net/cc1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chinese.travel-way.net/cc1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8320" cy="502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92F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C4392F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16" name="Picture 16" descr="http://chinese.travel-way.net/speaker03.gif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chinese.travel-way.net/speaker03.gif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392F" w:rsidRPr="00C4392F" w:rsidTr="00C4392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392F" w:rsidRPr="00C4392F" w:rsidRDefault="00C4392F" w:rsidP="00C4392F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C4392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I'd like to buy a ticket.</w:t>
            </w:r>
            <w:r w:rsidRPr="00C4392F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1760220" cy="518160"/>
                  <wp:effectExtent l="19050" t="0" r="0" b="0"/>
                  <wp:docPr id="17" name="Picture 17" descr="http://chinese.travel-way.net/cc9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chinese.travel-way.net/cc9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92F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C4392F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19" name="Picture 19" descr="http://chinese.travel-way.net/speaker03.gif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chinese.travel-way.net/speaker03.gif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392F" w:rsidRPr="00C4392F" w:rsidTr="00C4392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4392F" w:rsidRPr="00C4392F" w:rsidRDefault="00C4392F" w:rsidP="00C4392F">
            <w:pPr>
              <w:spacing w:after="240"/>
              <w:rPr>
                <w:rFonts w:ascii="Times New Roman" w:eastAsia="Times New Roman" w:hAnsi="Times New Roman" w:cs="Times New Roman"/>
                <w:color w:val="000000"/>
              </w:rPr>
            </w:pPr>
            <w:r w:rsidRPr="00C4392F">
              <w:rPr>
                <w:rFonts w:ascii="Times New Roman" w:eastAsia="Times New Roman" w:hAnsi="Times New Roman" w:cs="Times New Roman"/>
                <w:color w:val="FF0000"/>
                <w:sz w:val="36"/>
                <w:szCs w:val="36"/>
              </w:rPr>
              <w:t>Could you take my picture, please?</w:t>
            </w:r>
            <w:r w:rsidRPr="00C4392F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2065020" cy="518160"/>
                  <wp:effectExtent l="19050" t="0" r="0" b="0"/>
                  <wp:docPr id="20" name="Picture 20" descr="http://chinese.travel-way.net/cc2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chinese.travel-way.net/cc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020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392F">
              <w:rPr>
                <w:rFonts w:ascii="Times New Roman" w:eastAsia="Times New Roman" w:hAnsi="Times New Roman" w:cs="Times New Roman"/>
                <w:color w:val="000000"/>
              </w:rPr>
              <w:t xml:space="preserve">   </w:t>
            </w:r>
            <w:r w:rsidRPr="00C4392F">
              <w:rPr>
                <w:rFonts w:ascii="Times New Roman" w:eastAsia="Times New Roman" w:hAnsi="Times New Roman" w:cs="Times New Roman"/>
                <w:color w:val="000000"/>
              </w:rPr>
              <w:pict/>
            </w:r>
            <w:r>
              <w:rPr>
                <w:rFonts w:ascii="Times New Roman" w:eastAsia="Times New Roman" w:hAnsi="Times New Roman" w:cs="Times New Roman"/>
                <w:noProof/>
                <w:color w:val="FFFFFF"/>
              </w:rPr>
              <w:drawing>
                <wp:inline distT="0" distB="0" distL="0" distR="0">
                  <wp:extent cx="114300" cy="152400"/>
                  <wp:effectExtent l="0" t="0" r="0" b="0"/>
                  <wp:docPr id="22" name="Picture 22" descr="http://chinese.travel-way.net/speaker03.gif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chinese.travel-way.net/speaker03.gif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392F" w:rsidRDefault="00C4392F">
      <w:r>
        <w:t xml:space="preserve">Source: </w:t>
      </w:r>
      <w:hyperlink r:id="rId18" w:history="1">
        <w:r w:rsidRPr="00FB1A08">
          <w:rPr>
            <w:rStyle w:val="Hyperlink"/>
          </w:rPr>
          <w:t>http://chinese.travel-way.net/page08z.html</w:t>
        </w:r>
      </w:hyperlink>
    </w:p>
    <w:p w:rsidR="00C4392F" w:rsidRDefault="00C4392F"/>
    <w:p w:rsidR="00C4392F" w:rsidRDefault="00C4392F"/>
    <w:sectPr w:rsidR="00C4392F" w:rsidSect="00985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392F"/>
    <w:rsid w:val="00133C11"/>
    <w:rsid w:val="00697976"/>
    <w:rsid w:val="009850F7"/>
    <w:rsid w:val="00B14204"/>
    <w:rsid w:val="00C4392F"/>
    <w:rsid w:val="00C7655F"/>
    <w:rsid w:val="00DD0131"/>
    <w:rsid w:val="00FE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797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392F"/>
    <w:pPr>
      <w:spacing w:after="0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92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439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8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hyperlink" Target="javascript:soundPlay('cc118.mp3')" TargetMode="External"/><Relationship Id="rId18" Type="http://schemas.openxmlformats.org/officeDocument/2006/relationships/hyperlink" Target="http://chinese.travel-way.net/page08z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soundPlay('cc138.mp3')" TargetMode="External"/><Relationship Id="rId12" Type="http://schemas.openxmlformats.org/officeDocument/2006/relationships/image" Target="media/image6.gif"/><Relationship Id="rId17" Type="http://schemas.openxmlformats.org/officeDocument/2006/relationships/hyperlink" Target="javascript:soundPlay('cc222.mp3')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8.gi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hyperlink" Target="javascript:soundPlay('cc6.mp3')" TargetMode="External"/><Relationship Id="rId5" Type="http://schemas.openxmlformats.org/officeDocument/2006/relationships/image" Target="media/image2.gif"/><Relationship Id="rId15" Type="http://schemas.openxmlformats.org/officeDocument/2006/relationships/hyperlink" Target="javascript:soundPlay('cc94.mp3')" TargetMode="External"/><Relationship Id="rId10" Type="http://schemas.openxmlformats.org/officeDocument/2006/relationships/image" Target="media/image5.gif"/><Relationship Id="rId19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hyperlink" Target="javascript:soundPlay('cc23.mp3')" TargetMode="External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</Words>
  <Characters>382</Characters>
  <Application>Microsoft Office Word</Application>
  <DocSecurity>0</DocSecurity>
  <Lines>3</Lines>
  <Paragraphs>1</Paragraphs>
  <ScaleCrop>false</ScaleCrop>
  <Company>Microsoft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SSchatz</dc:creator>
  <cp:lastModifiedBy>SSchatz</cp:lastModifiedBy>
  <cp:revision>1</cp:revision>
  <dcterms:created xsi:type="dcterms:W3CDTF">2011-03-15T14:47:00Z</dcterms:created>
  <dcterms:modified xsi:type="dcterms:W3CDTF">2011-03-15T14:48:00Z</dcterms:modified>
</cp:coreProperties>
</file>